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166641" w:rsidRDefault="001D6089" w:rsidP="004A37D5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val="es-ES" w:eastAsia="es-ES"/>
        </w:rPr>
      </w:pPr>
      <w:r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AN</w:t>
      </w:r>
      <w:r w:rsidR="001150FE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EX</w:t>
      </w:r>
      <w:r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O</w:t>
      </w:r>
      <w:r w:rsidR="001150FE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 xml:space="preserve"> </w:t>
      </w:r>
      <w:r w:rsidR="009B0F3C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2</w:t>
      </w:r>
    </w:p>
    <w:p w:rsidR="00973C45" w:rsidRPr="00166641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val="es-ES" w:eastAsia="es-ES"/>
        </w:rPr>
      </w:pPr>
      <w:r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INFORMACIÓ</w:t>
      </w:r>
      <w:r w:rsidR="001D6089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N</w:t>
      </w:r>
      <w:r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 xml:space="preserve"> SOBRE LOT</w:t>
      </w:r>
      <w:r w:rsidR="001D6089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E</w:t>
      </w:r>
      <w:r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 xml:space="preserve">S, </w:t>
      </w:r>
      <w:r w:rsidR="009B0F3C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DESCRIPCION</w:t>
      </w:r>
      <w:r w:rsidR="001D6089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E</w:t>
      </w:r>
      <w:r w:rsidR="009B0F3C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S, JUSTIFICACIÓ</w:t>
      </w:r>
      <w:r w:rsidR="001D6089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N</w:t>
      </w:r>
      <w:r w:rsidR="009B0F3C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 xml:space="preserve"> DE LA LOTIZACIÓ</w:t>
      </w:r>
      <w:r w:rsidR="001D6089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N</w:t>
      </w:r>
      <w:r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 xml:space="preserve">, </w:t>
      </w:r>
      <w:r w:rsidR="001D6089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IMPORTES</w:t>
      </w:r>
      <w:r w:rsidR="009B0F3C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 xml:space="preserve"> P</w:t>
      </w:r>
      <w:r w:rsidR="001D6089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O</w:t>
      </w:r>
      <w:r w:rsidR="009B0F3C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R LOT</w:t>
      </w:r>
      <w:r w:rsidR="001D6089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E</w:t>
      </w:r>
      <w:r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, LIMITACION</w:t>
      </w:r>
      <w:r w:rsidR="001D6089"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E</w:t>
      </w:r>
      <w:r w:rsidRPr="00166641">
        <w:rPr>
          <w:rFonts w:asciiTheme="minorHAnsi" w:hAnsiTheme="minorHAnsi" w:cstheme="minorHAnsi"/>
          <w:b/>
          <w:sz w:val="40"/>
          <w:szCs w:val="40"/>
          <w:lang w:val="es-ES" w:eastAsia="es-ES"/>
        </w:rPr>
        <w:t>S</w:t>
      </w:r>
    </w:p>
    <w:p w:rsidR="005505E3" w:rsidRPr="00166641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</w:p>
    <w:p w:rsidR="00EB4A35" w:rsidRPr="00166641" w:rsidRDefault="00EB4A3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</w:p>
    <w:p w:rsidR="00166641" w:rsidRDefault="006825A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CS/AH01/1101446911/25/PSS</w:t>
      </w:r>
    </w:p>
    <w:p w:rsidR="006825A1" w:rsidRPr="00166641" w:rsidRDefault="006825A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</w:p>
    <w:p w:rsidR="00166641" w:rsidRDefault="0016664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  <w:r w:rsidRPr="00166641">
        <w:rPr>
          <w:rFonts w:asciiTheme="minorHAnsi" w:hAnsiTheme="minorHAnsi" w:cstheme="minorHAnsi"/>
          <w:lang w:val="es-ES" w:eastAsia="es-ES"/>
        </w:rPr>
        <w:t>El suministro e instalación de diversos equipamientos de enfermería para las consultas de enfermedades minoritarias del Hospi</w:t>
      </w:r>
      <w:r>
        <w:rPr>
          <w:rFonts w:asciiTheme="minorHAnsi" w:hAnsiTheme="minorHAnsi" w:cstheme="minorHAnsi"/>
          <w:lang w:val="es-ES" w:eastAsia="es-ES"/>
        </w:rPr>
        <w:t xml:space="preserve">tal Universitario </w:t>
      </w:r>
      <w:proofErr w:type="spellStart"/>
      <w:r>
        <w:rPr>
          <w:rFonts w:asciiTheme="minorHAnsi" w:hAnsiTheme="minorHAnsi" w:cstheme="minorHAnsi"/>
          <w:lang w:val="es-ES" w:eastAsia="es-ES"/>
        </w:rPr>
        <w:t>Vall</w:t>
      </w:r>
      <w:proofErr w:type="spellEnd"/>
      <w:r>
        <w:rPr>
          <w:rFonts w:asciiTheme="minorHAnsi" w:hAnsiTheme="minorHAnsi" w:cstheme="minorHAnsi"/>
          <w:lang w:val="es-ES" w:eastAsia="es-ES"/>
        </w:rPr>
        <w:t xml:space="preserve"> </w:t>
      </w:r>
      <w:proofErr w:type="spellStart"/>
      <w:r>
        <w:rPr>
          <w:rFonts w:asciiTheme="minorHAnsi" w:hAnsiTheme="minorHAnsi" w:cstheme="minorHAnsi"/>
          <w:lang w:val="es-ES" w:eastAsia="es-ES"/>
        </w:rPr>
        <w:t>d’Hebron</w:t>
      </w:r>
      <w:proofErr w:type="spellEnd"/>
      <w:r>
        <w:rPr>
          <w:rFonts w:asciiTheme="minorHAnsi" w:hAnsiTheme="minorHAnsi" w:cstheme="minorHAnsi"/>
          <w:lang w:val="es-ES" w:eastAsia="es-ES"/>
        </w:rPr>
        <w:t>, se compone de cuatro (4) lotes.</w:t>
      </w:r>
    </w:p>
    <w:p w:rsidR="00166641" w:rsidRDefault="0016664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</w:p>
    <w:p w:rsidR="00166641" w:rsidRDefault="0016664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  <w:r>
        <w:rPr>
          <w:rFonts w:asciiTheme="minorHAnsi" w:hAnsiTheme="minorHAnsi" w:cstheme="minorHAnsi"/>
          <w:lang w:val="es-ES" w:eastAsia="es-ES"/>
        </w:rPr>
        <w:t>Estos lotes componen diversos artículos.</w:t>
      </w:r>
    </w:p>
    <w:p w:rsidR="00166641" w:rsidRDefault="0016664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</w:p>
    <w:p w:rsidR="00166641" w:rsidRDefault="0016664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  <w:r>
        <w:rPr>
          <w:rFonts w:asciiTheme="minorHAnsi" w:hAnsiTheme="minorHAnsi" w:cstheme="minorHAnsi"/>
          <w:lang w:val="es-ES" w:eastAsia="es-ES"/>
        </w:rPr>
        <w:t xml:space="preserve">El importe sin IVA del Lote 1 es de </w:t>
      </w:r>
      <w:r w:rsidRPr="009B3A5A">
        <w:rPr>
          <w:rFonts w:asciiTheme="minorHAnsi" w:hAnsiTheme="minorHAnsi" w:cstheme="minorHAnsi"/>
          <w:b/>
          <w:lang w:val="es-ES" w:eastAsia="es-ES"/>
        </w:rPr>
        <w:t>1.933,00 euros</w:t>
      </w:r>
      <w:r>
        <w:rPr>
          <w:rFonts w:asciiTheme="minorHAnsi" w:hAnsiTheme="minorHAnsi" w:cstheme="minorHAnsi"/>
          <w:lang w:val="es-ES" w:eastAsia="es-ES"/>
        </w:rPr>
        <w:t xml:space="preserve"> y </w:t>
      </w:r>
      <w:r w:rsidR="009B3A5A">
        <w:rPr>
          <w:rFonts w:asciiTheme="minorHAnsi" w:hAnsiTheme="minorHAnsi" w:cstheme="minorHAnsi"/>
          <w:lang w:val="es-ES" w:eastAsia="es-ES"/>
        </w:rPr>
        <w:t xml:space="preserve">de </w:t>
      </w:r>
      <w:r w:rsidRPr="009B3A5A">
        <w:rPr>
          <w:rFonts w:asciiTheme="minorHAnsi" w:hAnsiTheme="minorHAnsi" w:cstheme="minorHAnsi"/>
          <w:b/>
          <w:lang w:val="es-ES" w:eastAsia="es-ES"/>
        </w:rPr>
        <w:t>2.338,93 euros</w:t>
      </w:r>
      <w:r>
        <w:rPr>
          <w:rFonts w:asciiTheme="minorHAnsi" w:hAnsiTheme="minorHAnsi" w:cstheme="minorHAnsi"/>
          <w:lang w:val="es-ES" w:eastAsia="es-ES"/>
        </w:rPr>
        <w:t xml:space="preserve"> </w:t>
      </w:r>
      <w:r w:rsidR="009B3A5A">
        <w:rPr>
          <w:rFonts w:asciiTheme="minorHAnsi" w:hAnsiTheme="minorHAnsi" w:cstheme="minorHAnsi"/>
          <w:lang w:val="es-ES" w:eastAsia="es-ES"/>
        </w:rPr>
        <w:t xml:space="preserve">con </w:t>
      </w:r>
      <w:r>
        <w:rPr>
          <w:rFonts w:asciiTheme="minorHAnsi" w:hAnsiTheme="minorHAnsi" w:cstheme="minorHAnsi"/>
          <w:lang w:val="es-ES" w:eastAsia="es-ES"/>
        </w:rPr>
        <w:t>IVA incluido</w:t>
      </w:r>
      <w:r w:rsidR="009B3A5A">
        <w:rPr>
          <w:rFonts w:asciiTheme="minorHAnsi" w:hAnsiTheme="minorHAnsi" w:cstheme="minorHAnsi"/>
          <w:lang w:val="es-ES" w:eastAsia="es-ES"/>
        </w:rPr>
        <w:t>.</w:t>
      </w:r>
    </w:p>
    <w:p w:rsidR="009B3A5A" w:rsidRDefault="009B3A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  <w:r>
        <w:rPr>
          <w:rFonts w:asciiTheme="minorHAnsi" w:hAnsiTheme="minorHAnsi" w:cstheme="minorHAnsi"/>
          <w:lang w:val="es-ES" w:eastAsia="es-ES"/>
        </w:rPr>
        <w:t xml:space="preserve">El importe sin IVA del Lote 2 es de </w:t>
      </w:r>
      <w:r>
        <w:rPr>
          <w:rFonts w:asciiTheme="minorHAnsi" w:hAnsiTheme="minorHAnsi" w:cstheme="minorHAnsi"/>
          <w:b/>
          <w:lang w:val="es-ES" w:eastAsia="es-ES"/>
        </w:rPr>
        <w:t>5.280,20 euros</w:t>
      </w:r>
      <w:r>
        <w:rPr>
          <w:rFonts w:asciiTheme="minorHAnsi" w:hAnsiTheme="minorHAnsi" w:cstheme="minorHAnsi"/>
          <w:lang w:val="es-ES" w:eastAsia="es-ES"/>
        </w:rPr>
        <w:t xml:space="preserve"> y de </w:t>
      </w:r>
      <w:r>
        <w:rPr>
          <w:rFonts w:asciiTheme="minorHAnsi" w:hAnsiTheme="minorHAnsi" w:cstheme="minorHAnsi"/>
          <w:b/>
          <w:lang w:val="es-ES" w:eastAsia="es-ES"/>
        </w:rPr>
        <w:t xml:space="preserve">6.389,05 euros </w:t>
      </w:r>
      <w:r>
        <w:rPr>
          <w:rFonts w:asciiTheme="minorHAnsi" w:hAnsiTheme="minorHAnsi" w:cstheme="minorHAnsi"/>
          <w:lang w:val="es-ES" w:eastAsia="es-ES"/>
        </w:rPr>
        <w:t>con IVA incluido.</w:t>
      </w:r>
    </w:p>
    <w:p w:rsidR="009B3A5A" w:rsidRDefault="009B3A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  <w:r>
        <w:rPr>
          <w:rFonts w:asciiTheme="minorHAnsi" w:hAnsiTheme="minorHAnsi" w:cstheme="minorHAnsi"/>
          <w:lang w:val="es-ES" w:eastAsia="es-ES"/>
        </w:rPr>
        <w:t xml:space="preserve">El importe sin IVA del Lote 3 es de </w:t>
      </w:r>
      <w:r>
        <w:rPr>
          <w:rFonts w:asciiTheme="minorHAnsi" w:hAnsiTheme="minorHAnsi" w:cstheme="minorHAnsi"/>
          <w:b/>
          <w:lang w:val="es-ES" w:eastAsia="es-ES"/>
        </w:rPr>
        <w:t xml:space="preserve">2.205,00 euros </w:t>
      </w:r>
      <w:r>
        <w:rPr>
          <w:rFonts w:asciiTheme="minorHAnsi" w:hAnsiTheme="minorHAnsi" w:cstheme="minorHAnsi"/>
          <w:lang w:val="es-ES" w:eastAsia="es-ES"/>
        </w:rPr>
        <w:t xml:space="preserve">y de </w:t>
      </w:r>
      <w:r>
        <w:rPr>
          <w:rFonts w:asciiTheme="minorHAnsi" w:hAnsiTheme="minorHAnsi" w:cstheme="minorHAnsi"/>
          <w:b/>
          <w:lang w:val="es-ES" w:eastAsia="es-ES"/>
        </w:rPr>
        <w:t xml:space="preserve">2.668,05 euros </w:t>
      </w:r>
      <w:r>
        <w:rPr>
          <w:rFonts w:asciiTheme="minorHAnsi" w:hAnsiTheme="minorHAnsi" w:cstheme="minorHAnsi"/>
          <w:lang w:val="es-ES" w:eastAsia="es-ES"/>
        </w:rPr>
        <w:t>con IVA incluido.</w:t>
      </w:r>
    </w:p>
    <w:p w:rsidR="009B3A5A" w:rsidRDefault="009B3A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  <w:r>
        <w:rPr>
          <w:rFonts w:asciiTheme="minorHAnsi" w:hAnsiTheme="minorHAnsi" w:cstheme="minorHAnsi"/>
          <w:lang w:val="es-ES" w:eastAsia="es-ES"/>
        </w:rPr>
        <w:t xml:space="preserve">El importe sin IVA del Lote 4 es de </w:t>
      </w:r>
      <w:r>
        <w:rPr>
          <w:rFonts w:asciiTheme="minorHAnsi" w:hAnsiTheme="minorHAnsi" w:cstheme="minorHAnsi"/>
          <w:b/>
          <w:lang w:val="es-ES" w:eastAsia="es-ES"/>
        </w:rPr>
        <w:t xml:space="preserve">4.600,00 euros </w:t>
      </w:r>
      <w:r>
        <w:rPr>
          <w:rFonts w:asciiTheme="minorHAnsi" w:hAnsiTheme="minorHAnsi" w:cstheme="minorHAnsi"/>
          <w:lang w:val="es-ES" w:eastAsia="es-ES"/>
        </w:rPr>
        <w:t xml:space="preserve">y de </w:t>
      </w:r>
      <w:r>
        <w:rPr>
          <w:rFonts w:asciiTheme="minorHAnsi" w:hAnsiTheme="minorHAnsi" w:cstheme="minorHAnsi"/>
          <w:b/>
          <w:lang w:val="es-ES" w:eastAsia="es-ES"/>
        </w:rPr>
        <w:t xml:space="preserve">5.566,00 euros </w:t>
      </w:r>
      <w:r>
        <w:rPr>
          <w:rFonts w:asciiTheme="minorHAnsi" w:hAnsiTheme="minorHAnsi" w:cstheme="minorHAnsi"/>
          <w:lang w:val="es-ES" w:eastAsia="es-ES"/>
        </w:rPr>
        <w:t>con IVA incluido.</w:t>
      </w:r>
    </w:p>
    <w:p w:rsidR="009B3A5A" w:rsidRDefault="009B3A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</w:p>
    <w:p w:rsidR="009B3A5A" w:rsidRPr="009B3A5A" w:rsidRDefault="009B3A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es-ES" w:eastAsia="es-ES"/>
        </w:rPr>
      </w:pPr>
      <w:r>
        <w:rPr>
          <w:rFonts w:asciiTheme="minorHAnsi" w:hAnsiTheme="minorHAnsi" w:cstheme="minorHAnsi"/>
          <w:lang w:val="es-ES" w:eastAsia="es-ES"/>
        </w:rPr>
        <w:t xml:space="preserve">Con un importe total sin IVA de </w:t>
      </w:r>
      <w:r>
        <w:rPr>
          <w:rFonts w:asciiTheme="minorHAnsi" w:hAnsiTheme="minorHAnsi" w:cstheme="minorHAnsi"/>
          <w:b/>
          <w:lang w:val="es-ES" w:eastAsia="es-ES"/>
        </w:rPr>
        <w:t xml:space="preserve">14.018,20 euros </w:t>
      </w:r>
      <w:r>
        <w:rPr>
          <w:rFonts w:asciiTheme="minorHAnsi" w:hAnsiTheme="minorHAnsi" w:cstheme="minorHAnsi"/>
          <w:lang w:val="es-ES" w:eastAsia="es-ES"/>
        </w:rPr>
        <w:t xml:space="preserve">y de </w:t>
      </w:r>
      <w:r>
        <w:rPr>
          <w:rFonts w:asciiTheme="minorHAnsi" w:hAnsiTheme="minorHAnsi" w:cstheme="minorHAnsi"/>
          <w:b/>
          <w:lang w:val="es-ES" w:eastAsia="es-ES"/>
        </w:rPr>
        <w:t xml:space="preserve">16.962,02 euros </w:t>
      </w:r>
      <w:r>
        <w:rPr>
          <w:rFonts w:asciiTheme="minorHAnsi" w:hAnsiTheme="minorHAnsi" w:cstheme="minorHAnsi"/>
          <w:lang w:val="es-ES" w:eastAsia="es-ES"/>
        </w:rPr>
        <w:t>con IVA incluido</w:t>
      </w:r>
    </w:p>
    <w:sectPr w:rsidR="009B3A5A" w:rsidRPr="009B3A5A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 w:rsidP="00EB4A35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3E61D7A2" wp14:editId="4A9A3180">
          <wp:extent cx="1247775" cy="329274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246" cy="33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869D890" wp14:editId="2FA5D6B8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82B127C" wp14:editId="7770D704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EF5A898" wp14:editId="715197A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0292" w:rsidRDefault="00900292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6825A1" w:rsidP="006825A1">
    <w:pPr>
      <w:pStyle w:val="Capalera"/>
      <w:jc w:val="right"/>
    </w:pPr>
    <w:ins w:id="0" w:author="Gomez Rodriguez, David" w:date="2025-09-18T10:18:00Z">
      <w:r w:rsidRPr="004F7A31">
        <w:rPr>
          <w:b/>
          <w:noProof/>
        </w:rPr>
        <w:drawing>
          <wp:inline distT="0" distB="0" distL="0" distR="0" wp14:anchorId="3BF7F835" wp14:editId="32F9CD24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6641"/>
    <w:rsid w:val="0016725E"/>
    <w:rsid w:val="001D6089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825A1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9B3A5A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B4A35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CA385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8</cp:revision>
  <cp:lastPrinted>2018-12-18T08:58:00Z</cp:lastPrinted>
  <dcterms:created xsi:type="dcterms:W3CDTF">2023-03-10T13:21:00Z</dcterms:created>
  <dcterms:modified xsi:type="dcterms:W3CDTF">2025-09-26T08:24:00Z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